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FB29A9" w14:textId="1FCE8719" w:rsidR="009B402F" w:rsidRPr="00FF2EAC" w:rsidRDefault="00783FAB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>Pracovní výkaz zapojené osoby</w:t>
      </w:r>
    </w:p>
    <w:p w14:paraId="0C64446E" w14:textId="53A4120B" w:rsidR="005E4CDC" w:rsidRDefault="00783FAB" w:rsidP="005E4CDC">
      <w:pPr>
        <w:widowControl w:val="0"/>
        <w:autoSpaceDE w:val="0"/>
        <w:spacing w:after="120"/>
        <w:jc w:val="both"/>
        <w:rPr>
          <w:rFonts w:ascii="Verdana" w:hAnsi="Verdana"/>
          <w:b/>
          <w:sz w:val="18"/>
          <w:szCs w:val="18"/>
        </w:rPr>
      </w:pPr>
      <w:r w:rsidRPr="00783FAB">
        <w:rPr>
          <w:rFonts w:ascii="Verdana" w:eastAsia="Verdana" w:hAnsi="Verdana"/>
          <w:sz w:val="18"/>
          <w:szCs w:val="18"/>
          <w:lang w:eastAsia="en-US"/>
        </w:rPr>
        <w:t xml:space="preserve">ve smyslu odst. 6.4.2. Smlouvy o dílo na zhotovení stavby s názvem </w:t>
      </w:r>
      <w:r w:rsidRPr="00E900F8">
        <w:rPr>
          <w:rFonts w:ascii="Verdana" w:eastAsia="Verdana" w:hAnsi="Verdana"/>
          <w:b/>
          <w:sz w:val="18"/>
          <w:szCs w:val="18"/>
          <w:lang w:eastAsia="en-US"/>
          <w:rPrChange w:id="0" w:author="Bauerová Pavlína" w:date="2022-06-30T09:46:00Z">
            <w:rPr>
              <w:rFonts w:ascii="Verdana" w:eastAsia="Verdana" w:hAnsi="Verdana"/>
              <w:sz w:val="18"/>
              <w:szCs w:val="18"/>
              <w:lang w:eastAsia="en-US"/>
            </w:rPr>
          </w:rPrChange>
        </w:rPr>
        <w:t>„</w:t>
      </w:r>
      <w:del w:id="1" w:author="Bauerová Pavlína" w:date="2022-06-30T09:46:00Z">
        <w:r w:rsidRPr="00E900F8" w:rsidDel="00E900F8">
          <w:rPr>
            <w:rFonts w:ascii="Verdana" w:eastAsia="Verdana" w:hAnsi="Verdana"/>
            <w:b/>
            <w:sz w:val="18"/>
            <w:szCs w:val="18"/>
            <w:highlight w:val="yellow"/>
            <w:lang w:eastAsia="en-US"/>
            <w:rPrChange w:id="2" w:author="Bauerová Pavlína" w:date="2022-06-30T09:46:00Z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rPrChange>
          </w:rPr>
          <w:delText>[</w:delText>
        </w:r>
      </w:del>
      <w:ins w:id="3" w:author="Bauerová Pavlína" w:date="2022-06-30T09:46:00Z">
        <w:r w:rsidR="00E900F8" w:rsidRPr="00E900F8">
          <w:rPr>
            <w:rFonts w:ascii="Verdana" w:eastAsia="Verdana" w:hAnsi="Verdana"/>
            <w:b/>
            <w:sz w:val="18"/>
            <w:szCs w:val="18"/>
            <w:lang w:eastAsia="en-US"/>
            <w:rPrChange w:id="4" w:author="Bauerová Pavlína" w:date="2022-06-30T09:46:00Z">
              <w:rPr>
                <w:rFonts w:ascii="Verdana" w:eastAsia="Verdana" w:hAnsi="Verdana"/>
                <w:sz w:val="18"/>
                <w:szCs w:val="18"/>
                <w:lang w:eastAsia="en-US"/>
              </w:rPr>
            </w:rPrChange>
          </w:rPr>
          <w:t>Oprava propustků na trati Suchdol nad Odrou - Fulnek 1. etapa</w:t>
        </w:r>
      </w:ins>
      <w:del w:id="5" w:author="Bauerová Pavlína" w:date="2022-06-30T09:46:00Z">
        <w:r w:rsidRPr="00E900F8" w:rsidDel="00E900F8">
          <w:rPr>
            <w:rFonts w:ascii="Verdana" w:eastAsia="Verdana" w:hAnsi="Verdana"/>
            <w:b/>
            <w:sz w:val="18"/>
            <w:szCs w:val="18"/>
            <w:highlight w:val="yellow"/>
            <w:lang w:eastAsia="en-US"/>
            <w:rPrChange w:id="6" w:author="Bauerová Pavlína" w:date="2022-06-30T09:46:00Z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rPrChange>
          </w:rPr>
          <w:delText>VLOŽÍ ZHOTOVITEL]</w:delText>
        </w:r>
      </w:del>
      <w:r w:rsidRPr="00E900F8">
        <w:rPr>
          <w:rFonts w:ascii="Verdana" w:eastAsia="Verdana" w:hAnsi="Verdana"/>
          <w:b/>
          <w:sz w:val="18"/>
          <w:szCs w:val="18"/>
          <w:lang w:eastAsia="en-US"/>
          <w:rPrChange w:id="7" w:author="Bauerová Pavlína" w:date="2022-06-30T09:46:00Z">
            <w:rPr>
              <w:rFonts w:ascii="Verdana" w:eastAsia="Verdana" w:hAnsi="Verdana"/>
              <w:sz w:val="18"/>
              <w:szCs w:val="18"/>
              <w:lang w:eastAsia="en-US"/>
            </w:rPr>
          </w:rPrChange>
        </w:rPr>
        <w:t>“</w:t>
      </w:r>
      <w:r w:rsidRPr="00783FAB">
        <w:rPr>
          <w:rFonts w:ascii="Verdana" w:eastAsia="Verdana" w:hAnsi="Verdana"/>
          <w:sz w:val="18"/>
          <w:szCs w:val="18"/>
          <w:lang w:eastAsia="en-US"/>
        </w:rPr>
        <w:t>, číslo smlouvy Objednatele: „</w:t>
      </w:r>
      <w:r w:rsidRPr="00783FAB">
        <w:rPr>
          <w:rFonts w:ascii="Verdana" w:eastAsia="Verdana" w:hAnsi="Verdana"/>
          <w:sz w:val="18"/>
          <w:szCs w:val="18"/>
          <w:highlight w:val="yellow"/>
          <w:lang w:eastAsia="en-US"/>
        </w:rPr>
        <w:t>[VLOŽÍ ZHOTOVITEL]</w:t>
      </w:r>
      <w:r w:rsidRPr="00783FAB">
        <w:rPr>
          <w:rFonts w:ascii="Verdana" w:eastAsia="Verdana" w:hAnsi="Verdana"/>
          <w:sz w:val="18"/>
          <w:szCs w:val="18"/>
          <w:lang w:eastAsia="en-US"/>
        </w:rPr>
        <w:t>“, číslo smlouvy Zhotovitele „</w:t>
      </w:r>
      <w:r w:rsidRPr="00783FAB">
        <w:rPr>
          <w:rFonts w:ascii="Verdana" w:eastAsia="Verdana" w:hAnsi="Verdana"/>
          <w:sz w:val="18"/>
          <w:szCs w:val="18"/>
          <w:highlight w:val="yellow"/>
          <w:lang w:eastAsia="en-US"/>
        </w:rPr>
        <w:t>[VLOŽÍ ZHOTOVITEL]</w:t>
      </w:r>
      <w:r w:rsidRPr="00783FAB">
        <w:rPr>
          <w:rFonts w:ascii="Verdana" w:eastAsia="Verdana" w:hAnsi="Verdana"/>
          <w:sz w:val="18"/>
          <w:szCs w:val="18"/>
          <w:lang w:eastAsia="en-US"/>
        </w:rPr>
        <w:t xml:space="preserve">“ (dále jen jako </w:t>
      </w:r>
      <w:r w:rsidRPr="00783FAB">
        <w:rPr>
          <w:rFonts w:ascii="Verdana" w:eastAsia="Verdana" w:hAnsi="Verdana"/>
          <w:b/>
          <w:i/>
          <w:sz w:val="18"/>
          <w:szCs w:val="18"/>
          <w:lang w:eastAsia="en-US"/>
        </w:rPr>
        <w:t>„Smlouva“</w:t>
      </w:r>
      <w:r w:rsidRPr="00783FAB">
        <w:rPr>
          <w:rFonts w:ascii="Verdana" w:eastAsia="Verdana" w:hAnsi="Verdana"/>
          <w:sz w:val="18"/>
          <w:szCs w:val="18"/>
          <w:lang w:eastAsia="en-US"/>
        </w:rPr>
        <w:t xml:space="preserve">), uzavřené mezi Objednatelem Správa železnic, státní organizace, se sídlem: Dlážděná 1003/7, 110 00 Praha 1 - Nové Město, IČO: 70994234 DIČ: CZ70994234 (dále a výše jen jako </w:t>
      </w:r>
      <w:r w:rsidRPr="00783FAB">
        <w:rPr>
          <w:rFonts w:ascii="Verdana" w:eastAsia="Verdana" w:hAnsi="Verdana"/>
          <w:b/>
          <w:i/>
          <w:sz w:val="18"/>
          <w:szCs w:val="18"/>
          <w:lang w:eastAsia="en-US"/>
        </w:rPr>
        <w:t>„Objednatel“</w:t>
      </w:r>
      <w:r w:rsidRPr="00783FAB">
        <w:rPr>
          <w:rFonts w:ascii="Verdana" w:eastAsia="Verdana" w:hAnsi="Verdana"/>
          <w:sz w:val="18"/>
          <w:szCs w:val="18"/>
          <w:lang w:eastAsia="en-US"/>
        </w:rPr>
        <w:t>) a</w:t>
      </w:r>
    </w:p>
    <w:p w14:paraId="33FB29AA" w14:textId="09661652" w:rsidR="00BE1004" w:rsidRPr="00FF2EAC" w:rsidRDefault="005E4CDC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Zhotovitel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14:paraId="33FB29AB" w14:textId="77777777" w:rsidR="00BE1004" w:rsidRPr="00FF2EAC" w:rsidRDefault="00BE1004" w:rsidP="005E4CDC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bookmarkStart w:id="8" w:name="_GoBack"/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  <w:bookmarkEnd w:id="8"/>
        </w:sdtContent>
      </w:sdt>
    </w:p>
    <w:p w14:paraId="33FB29AC" w14:textId="77777777" w:rsidR="00BE1004" w:rsidRPr="00FF2EAC" w:rsidRDefault="00BE1004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D" w14:textId="77777777" w:rsidR="00BE1004" w:rsidRPr="00FF2EAC" w:rsidRDefault="00235F75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E" w14:textId="77777777" w:rsidR="00BE1004" w:rsidRPr="00FF2EAC" w:rsidRDefault="0055662C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F" w14:textId="75B04317" w:rsidR="007E4088" w:rsidRDefault="005E4CDC" w:rsidP="005E4CDC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Zastoupen</w:t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585840151"/>
          <w:placeholder>
            <w:docPart w:val="02923363037748B5B80392C2AE7E4437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4576C79" w14:textId="77777777" w:rsidR="005E4CDC" w:rsidRPr="00FF2EAC" w:rsidRDefault="005E4CDC" w:rsidP="005B4BA5">
      <w:pPr>
        <w:rPr>
          <w:rFonts w:ascii="Verdana" w:hAnsi="Verdana"/>
          <w:sz w:val="18"/>
          <w:szCs w:val="18"/>
        </w:rPr>
      </w:pPr>
    </w:p>
    <w:p w14:paraId="33FB29B0" w14:textId="6EACD788" w:rsidR="0082080C" w:rsidRPr="00FF2EAC" w:rsidRDefault="00783FAB" w:rsidP="0082080C">
      <w:pPr>
        <w:jc w:val="both"/>
        <w:rPr>
          <w:rFonts w:ascii="Verdana" w:hAnsi="Verdana"/>
          <w:sz w:val="18"/>
          <w:szCs w:val="18"/>
        </w:rPr>
      </w:pPr>
      <w:r w:rsidRPr="00783FAB">
        <w:rPr>
          <w:rFonts w:ascii="Verdana" w:eastAsia="Verdana" w:hAnsi="Verdana"/>
          <w:sz w:val="18"/>
          <w:szCs w:val="18"/>
          <w:lang w:eastAsia="en-US"/>
        </w:rPr>
        <w:t xml:space="preserve">Zhotovitel četně prohlašuje, že do realizace Díla ve smyslu odst. 3.1. Smlouvy, se </w:t>
      </w:r>
      <w:r w:rsidR="008C2835">
        <w:rPr>
          <w:rFonts w:ascii="Verdana" w:eastAsia="Verdana" w:hAnsi="Verdana"/>
          <w:sz w:val="18"/>
          <w:szCs w:val="18"/>
          <w:lang w:eastAsia="en-US"/>
        </w:rPr>
        <w:t xml:space="preserve">v níže </w:t>
      </w:r>
      <w:r w:rsidRPr="00783FAB">
        <w:rPr>
          <w:rFonts w:ascii="Verdana" w:eastAsia="Verdana" w:hAnsi="Verdana"/>
          <w:sz w:val="18"/>
          <w:szCs w:val="18"/>
          <w:lang w:eastAsia="en-US"/>
        </w:rPr>
        <w:t xml:space="preserve">označeném kalendářním měsíci zapojil </w:t>
      </w:r>
      <w:r w:rsidR="00DA5F90">
        <w:rPr>
          <w:rFonts w:ascii="Verdana" w:eastAsia="Verdana" w:hAnsi="Verdana"/>
          <w:sz w:val="18"/>
          <w:szCs w:val="18"/>
          <w:lang w:eastAsia="en-US"/>
        </w:rPr>
        <w:t>níže</w:t>
      </w:r>
      <w:r w:rsidRPr="00783FAB">
        <w:rPr>
          <w:rFonts w:ascii="Verdana" w:eastAsia="Verdana" w:hAnsi="Verdana"/>
          <w:sz w:val="18"/>
          <w:szCs w:val="18"/>
          <w:lang w:eastAsia="en-US"/>
        </w:rPr>
        <w:t xml:space="preserve"> označený zaměstnanec Zhotovitele/poddodavatele Zhotovitele, ve vztahu k němuž je vedena evidence zapojení znevýhodněných osob ve smyslu odst. 6.4. Smlouvy, a to v dále uvedeném rozsahu.</w:t>
      </w:r>
    </w:p>
    <w:p w14:paraId="33FB29B1" w14:textId="5678ECA1" w:rsidR="00077DD1" w:rsidRDefault="00077DD1" w:rsidP="0082080C">
      <w:pPr>
        <w:jc w:val="both"/>
        <w:rPr>
          <w:rFonts w:ascii="Verdana" w:hAnsi="Verdana"/>
          <w:sz w:val="18"/>
          <w:szCs w:val="18"/>
        </w:rPr>
      </w:pPr>
    </w:p>
    <w:p w14:paraId="781AD14C" w14:textId="1D1F1148" w:rsidR="00071CAF" w:rsidRDefault="00DA5F90" w:rsidP="00071CAF">
      <w:pPr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Pracovní výkaz</w:t>
      </w:r>
    </w:p>
    <w:p w14:paraId="186D3382" w14:textId="5A875306" w:rsidR="00071CAF" w:rsidRDefault="00071CAF" w:rsidP="00071CAF">
      <w:pPr>
        <w:jc w:val="center"/>
        <w:rPr>
          <w:rFonts w:ascii="Verdana" w:hAnsi="Verdana"/>
          <w:b/>
          <w:sz w:val="18"/>
          <w:szCs w:val="18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2"/>
        <w:gridCol w:w="1813"/>
        <w:gridCol w:w="3626"/>
      </w:tblGrid>
      <w:tr w:rsidR="00DA5F90" w14:paraId="05ED7C90" w14:textId="78AC5448" w:rsidTr="0088198B">
        <w:trPr>
          <w:trHeight w:val="666"/>
        </w:trPr>
        <w:tc>
          <w:tcPr>
            <w:tcW w:w="1812" w:type="dxa"/>
            <w:vAlign w:val="center"/>
          </w:tcPr>
          <w:p w14:paraId="1F3F01CD" w14:textId="10168147" w:rsidR="00DA5F90" w:rsidRDefault="00DA5F90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Jméno a příjmení</w:t>
            </w:r>
          </w:p>
        </w:tc>
        <w:tc>
          <w:tcPr>
            <w:tcW w:w="1812" w:type="dxa"/>
            <w:vAlign w:val="center"/>
          </w:tcPr>
          <w:p w14:paraId="4F34DD8E" w14:textId="4D0F658C" w:rsidR="00DA5F90" w:rsidRDefault="00DA5F90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Datum narození</w:t>
            </w:r>
          </w:p>
        </w:tc>
        <w:tc>
          <w:tcPr>
            <w:tcW w:w="1812" w:type="dxa"/>
            <w:vAlign w:val="center"/>
          </w:tcPr>
          <w:p w14:paraId="36DFDAB9" w14:textId="0CE2C80E" w:rsidR="00DA5F90" w:rsidRDefault="00DA5F90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Kalendářní měsíc</w:t>
            </w:r>
          </w:p>
        </w:tc>
        <w:tc>
          <w:tcPr>
            <w:tcW w:w="1812" w:type="dxa"/>
            <w:vAlign w:val="center"/>
          </w:tcPr>
          <w:p w14:paraId="3A246063" w14:textId="4D7EB420" w:rsidR="00DA5F90" w:rsidRDefault="00DA5F90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Počet pracovních dnů zapojení</w:t>
            </w:r>
          </w:p>
        </w:tc>
        <w:tc>
          <w:tcPr>
            <w:tcW w:w="1813" w:type="dxa"/>
            <w:vAlign w:val="center"/>
          </w:tcPr>
          <w:p w14:paraId="20927A9A" w14:textId="6F839177" w:rsidR="00DA5F90" w:rsidRDefault="00DA5F90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Počet hodin výkonu činnosti Díla</w:t>
            </w:r>
          </w:p>
        </w:tc>
        <w:tc>
          <w:tcPr>
            <w:tcW w:w="3626" w:type="dxa"/>
            <w:vAlign w:val="center"/>
          </w:tcPr>
          <w:p w14:paraId="062A4838" w14:textId="5AAE233F" w:rsidR="00DA5F90" w:rsidRPr="00071CAF" w:rsidRDefault="00DA5F90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DA5F90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Stručný popis konkrétní vykonávané činnosti této osoby při realizaci Díla</w:t>
            </w:r>
          </w:p>
        </w:tc>
      </w:tr>
      <w:tr w:rsidR="00DA5F90" w14:paraId="46218769" w14:textId="47E15CA9" w:rsidTr="00CB2E69">
        <w:tc>
          <w:tcPr>
            <w:tcW w:w="1812" w:type="dxa"/>
            <w:vAlign w:val="center"/>
          </w:tcPr>
          <w:p w14:paraId="02D0513F" w14:textId="77E151D5" w:rsidR="00DA5F90" w:rsidRDefault="00DA5F90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0CC98275" w14:textId="665D497A" w:rsidR="00DA5F90" w:rsidRDefault="00DA5F90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7FD91D70" w14:textId="67BB4AC0" w:rsidR="00DA5F90" w:rsidRDefault="00DA5F90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r w:rsidRPr="00DA5F90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mm.rrrr</w:t>
            </w:r>
            <w:proofErr w:type="spellEnd"/>
          </w:p>
        </w:tc>
        <w:tc>
          <w:tcPr>
            <w:tcW w:w="1812" w:type="dxa"/>
            <w:vAlign w:val="center"/>
          </w:tcPr>
          <w:p w14:paraId="299E6832" w14:textId="18AA1C0F" w:rsidR="00DA5F90" w:rsidRDefault="00DA5F90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3" w:type="dxa"/>
            <w:vAlign w:val="center"/>
          </w:tcPr>
          <w:p w14:paraId="3D101EA5" w14:textId="08044D89" w:rsidR="00DA5F90" w:rsidRDefault="00DA5F90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3626" w:type="dxa"/>
            <w:vAlign w:val="center"/>
          </w:tcPr>
          <w:p w14:paraId="2BAC9FC1" w14:textId="4C4DB84B" w:rsidR="00DA5F90" w:rsidRPr="002A5F67" w:rsidRDefault="00DA5F90" w:rsidP="002A5F67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</w:tbl>
    <w:p w14:paraId="64B89D60" w14:textId="77777777" w:rsidR="00DA5F90" w:rsidRDefault="00DA5F90" w:rsidP="00887EA4">
      <w:pPr>
        <w:rPr>
          <w:rFonts w:ascii="Verdana" w:eastAsia="Verdana" w:hAnsi="Verdana"/>
          <w:color w:val="000000"/>
          <w:sz w:val="18"/>
          <w:szCs w:val="18"/>
          <w:lang w:eastAsia="en-US"/>
        </w:rPr>
      </w:pPr>
    </w:p>
    <w:p w14:paraId="3077E4A9" w14:textId="77777777" w:rsidR="00DA5F90" w:rsidRDefault="00887EA4" w:rsidP="00DA5F90">
      <w:pPr>
        <w:rPr>
          <w:rFonts w:ascii="Verdana" w:eastAsia="Verdana" w:hAnsi="Verdana"/>
          <w:color w:val="000000"/>
          <w:sz w:val="18"/>
          <w:szCs w:val="18"/>
          <w:lang w:eastAsia="en-US"/>
        </w:rPr>
      </w:pPr>
      <w:r w:rsidRPr="00887EA4">
        <w:rPr>
          <w:rFonts w:ascii="Verdana" w:eastAsia="Verdana" w:hAnsi="Verdana"/>
          <w:color w:val="000000"/>
          <w:sz w:val="18"/>
          <w:szCs w:val="18"/>
          <w:lang w:eastAsia="en-US"/>
        </w:rPr>
        <w:t xml:space="preserve">Podpis </w:t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>zapojené osoby</w:t>
      </w:r>
      <w:r w:rsidRPr="00887EA4">
        <w:rPr>
          <w:rFonts w:ascii="Verdana" w:eastAsia="Verdana" w:hAnsi="Verdana"/>
          <w:color w:val="000000"/>
          <w:sz w:val="18"/>
          <w:szCs w:val="18"/>
          <w:lang w:eastAsia="en-US"/>
        </w:rPr>
        <w:t>:</w:t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ab/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ab/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ab/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ab/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ab/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ab/>
      </w:r>
      <w:r w:rsidR="00DA5F90" w:rsidRPr="00887EA4">
        <w:rPr>
          <w:rFonts w:ascii="Verdana" w:eastAsia="Verdana" w:hAnsi="Verdana"/>
          <w:color w:val="000000"/>
          <w:sz w:val="18"/>
          <w:szCs w:val="18"/>
          <w:lang w:eastAsia="en-US"/>
        </w:rPr>
        <w:t>Podpis oprávněné osoby Zhotovitele:</w:t>
      </w:r>
    </w:p>
    <w:p w14:paraId="45BA3A31" w14:textId="77777777" w:rsidR="007A260A" w:rsidRDefault="007A260A" w:rsidP="00DA5F90">
      <w:pPr>
        <w:rPr>
          <w:rFonts w:ascii="Verdana" w:hAnsi="Verdana"/>
          <w:sz w:val="18"/>
          <w:szCs w:val="18"/>
        </w:rPr>
      </w:pPr>
    </w:p>
    <w:p w14:paraId="68ACD463" w14:textId="63EAE759" w:rsidR="00DA5F90" w:rsidRDefault="00887EA4" w:rsidP="00DA5F90">
      <w:pPr>
        <w:rPr>
          <w:rFonts w:ascii="Verdana" w:eastAsia="Verdana" w:hAnsi="Verdana"/>
          <w:color w:val="000000"/>
          <w:sz w:val="18"/>
          <w:szCs w:val="18"/>
          <w:lang w:eastAsia="en-US"/>
        </w:rPr>
      </w:pPr>
      <w:r w:rsidRPr="006806BA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151192853"/>
          <w:placeholder>
            <w:docPart w:val="56DFAB1DCAFC4326858BAE158D65FDFA"/>
          </w:placeholder>
          <w:showingPlcHdr/>
        </w:sdtPr>
        <w:sdtEndPr/>
        <w:sdtContent>
          <w:r w:rsidRPr="006806BA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Pr="006806BA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6806BA">
        <w:rPr>
          <w:rFonts w:ascii="Verdana" w:hAnsi="Verdana"/>
          <w:sz w:val="18"/>
          <w:szCs w:val="18"/>
        </w:rPr>
        <w:t>dne</w:t>
      </w:r>
      <w:proofErr w:type="gramEnd"/>
      <w:r w:rsidRPr="006806BA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13875940"/>
          <w:placeholder>
            <w:docPart w:val="56DFAB1DCAFC4326858BAE158D65FDFA"/>
          </w:placeholder>
          <w:showingPlcHdr/>
        </w:sdtPr>
        <w:sdtEndPr/>
        <w:sdtContent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="00DA5F90">
        <w:rPr>
          <w:rFonts w:ascii="Verdana" w:hAnsi="Verdana"/>
          <w:sz w:val="18"/>
          <w:szCs w:val="18"/>
        </w:rPr>
        <w:t xml:space="preserve"> </w:t>
      </w:r>
      <w:r w:rsidR="00DA5F90">
        <w:rPr>
          <w:rFonts w:ascii="Verdana" w:hAnsi="Verdana"/>
          <w:sz w:val="18"/>
          <w:szCs w:val="18"/>
        </w:rPr>
        <w:tab/>
      </w:r>
      <w:r w:rsidR="00DA5F90" w:rsidRPr="006806BA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2136518133"/>
          <w:placeholder>
            <w:docPart w:val="AD314543F2534BF180CD7DE33D8E7030"/>
          </w:placeholder>
          <w:showingPlcHdr/>
        </w:sdtPr>
        <w:sdtEndPr/>
        <w:sdtContent>
          <w:r w:rsidR="00DA5F90" w:rsidRPr="006806BA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DA5F90" w:rsidRPr="006806BA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="00DA5F90" w:rsidRPr="006806BA">
        <w:rPr>
          <w:rFonts w:ascii="Verdana" w:hAnsi="Verdana"/>
          <w:sz w:val="18"/>
          <w:szCs w:val="18"/>
        </w:rPr>
        <w:t>dne</w:t>
      </w:r>
      <w:proofErr w:type="gramEnd"/>
      <w:r w:rsidR="00DA5F90" w:rsidRPr="006806BA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292371548"/>
          <w:placeholder>
            <w:docPart w:val="AD314543F2534BF180CD7DE33D8E7030"/>
          </w:placeholder>
          <w:showingPlcHdr/>
        </w:sdtPr>
        <w:sdtEndPr/>
        <w:sdtContent>
          <w:r w:rsidR="00DA5F90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04DFAB9" w14:textId="77777777" w:rsidR="00DA5F90" w:rsidRDefault="00DA5F90" w:rsidP="00DA5F90">
      <w:pPr>
        <w:rPr>
          <w:rFonts w:ascii="Verdana" w:eastAsia="Verdana" w:hAnsi="Verdana"/>
          <w:color w:val="000000"/>
          <w:sz w:val="18"/>
          <w:szCs w:val="18"/>
          <w:lang w:eastAsia="en-US"/>
        </w:rPr>
      </w:pPr>
    </w:p>
    <w:p w14:paraId="609E9DEB" w14:textId="77777777" w:rsidR="00DA5F90" w:rsidRDefault="00DA5F90" w:rsidP="00DA5F90">
      <w:pPr>
        <w:rPr>
          <w:rFonts w:ascii="Verdana" w:eastAsia="Verdana" w:hAnsi="Verdana"/>
          <w:color w:val="000000"/>
          <w:sz w:val="18"/>
          <w:szCs w:val="18"/>
          <w:lang w:eastAsia="en-US"/>
        </w:rPr>
      </w:pPr>
    </w:p>
    <w:p w14:paraId="04BDA5D5" w14:textId="77777777" w:rsidR="00DA5F90" w:rsidRDefault="00DA5F90" w:rsidP="00DA5F90">
      <w:pPr>
        <w:rPr>
          <w:rFonts w:ascii="Verdana" w:eastAsia="Verdana" w:hAnsi="Verdana"/>
          <w:color w:val="000000"/>
          <w:sz w:val="18"/>
          <w:szCs w:val="18"/>
          <w:lang w:eastAsia="en-US"/>
        </w:rPr>
      </w:pPr>
    </w:p>
    <w:p w14:paraId="7FEEDCC3" w14:textId="77777777" w:rsidR="00DA5F90" w:rsidRDefault="00DA5F90" w:rsidP="00DA5F90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…………………………………………………………………</w:t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  <w:t>………………………………………………………………………</w:t>
      </w:r>
    </w:p>
    <w:p w14:paraId="0183E529" w14:textId="4CD71099" w:rsidR="00DA5F90" w:rsidRPr="006806BA" w:rsidRDefault="00E900F8" w:rsidP="00DA5F90">
      <w:pPr>
        <w:rPr>
          <w:rFonts w:ascii="Verdana" w:hAnsi="Verdana"/>
          <w:sz w:val="18"/>
          <w:szCs w:val="18"/>
        </w:rPr>
      </w:pPr>
      <w:sdt>
        <w:sdtPr>
          <w:rPr>
            <w:rFonts w:ascii="Verdana" w:hAnsi="Verdana"/>
            <w:sz w:val="18"/>
            <w:szCs w:val="18"/>
          </w:rPr>
          <w:id w:val="290943476"/>
          <w:placeholder>
            <w:docPart w:val="856D761E05CA4802908FA327AD144258"/>
          </w:placeholder>
          <w:showingPlcHdr/>
        </w:sdtPr>
        <w:sdtEndPr/>
        <w:sdtContent>
          <w:r w:rsidR="00DA5F90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="00DA5F90">
        <w:rPr>
          <w:rFonts w:ascii="Verdana" w:hAnsi="Verdana"/>
          <w:sz w:val="18"/>
          <w:szCs w:val="18"/>
        </w:rPr>
        <w:t xml:space="preserve"> </w:t>
      </w:r>
      <w:r w:rsidR="00DA5F90">
        <w:rPr>
          <w:rFonts w:ascii="Verdana" w:hAnsi="Verdana"/>
          <w:sz w:val="18"/>
          <w:szCs w:val="18"/>
        </w:rPr>
        <w:tab/>
      </w:r>
      <w:r w:rsidR="00DA5F90">
        <w:rPr>
          <w:rFonts w:ascii="Verdana" w:hAnsi="Verdana"/>
          <w:sz w:val="18"/>
          <w:szCs w:val="18"/>
        </w:rPr>
        <w:tab/>
      </w:r>
      <w:r w:rsidR="00DA5F90">
        <w:rPr>
          <w:rFonts w:ascii="Verdana" w:hAnsi="Verdana"/>
          <w:sz w:val="18"/>
          <w:szCs w:val="18"/>
        </w:rPr>
        <w:tab/>
      </w:r>
      <w:r w:rsidR="00DA5F90">
        <w:rPr>
          <w:rFonts w:ascii="Verdana" w:hAnsi="Verdana"/>
          <w:sz w:val="18"/>
          <w:szCs w:val="18"/>
        </w:rPr>
        <w:tab/>
      </w:r>
      <w:r w:rsidR="00DA5F90">
        <w:rPr>
          <w:rFonts w:ascii="Verdana" w:hAnsi="Verdana"/>
          <w:sz w:val="18"/>
          <w:szCs w:val="18"/>
        </w:rPr>
        <w:tab/>
      </w:r>
      <w:r w:rsidR="00DA5F90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829178090"/>
          <w:placeholder>
            <w:docPart w:val="039E29BF7DB8492CBEC196690056D827"/>
          </w:placeholder>
          <w:showingPlcHdr/>
        </w:sdtPr>
        <w:sdtEndPr/>
        <w:sdtContent>
          <w:r w:rsidR="00DA5F90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7A77CA7" w14:textId="74E08F9E" w:rsidR="00DA5F90" w:rsidRPr="006806BA" w:rsidRDefault="00DA5F90" w:rsidP="00DA5F90">
      <w:pPr>
        <w:rPr>
          <w:rFonts w:ascii="Verdana" w:hAnsi="Verdana"/>
          <w:sz w:val="18"/>
          <w:szCs w:val="18"/>
        </w:rPr>
      </w:pPr>
    </w:p>
    <w:sectPr w:rsidR="00DA5F90" w:rsidRPr="006806BA" w:rsidSect="00071CAF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6EFA16" w14:textId="77777777" w:rsidR="000760AE" w:rsidRDefault="000760AE">
      <w:r>
        <w:separator/>
      </w:r>
    </w:p>
  </w:endnote>
  <w:endnote w:type="continuationSeparator" w:id="0">
    <w:p w14:paraId="27DB1378" w14:textId="77777777" w:rsidR="000760AE" w:rsidRDefault="000760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FB29FD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3FB29FE" w14:textId="783B57F6"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DA5F90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DA5F90" w:rsidRPr="00DA5F90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FB2A04" w14:textId="1E867004"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E900F8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fldSimple w:instr=" SECTIONPAGES  \* Arabic  \* MERGEFORMAT ">
      <w:r w:rsidR="00E900F8" w:rsidRPr="00E900F8">
        <w:rPr>
          <w:rFonts w:cs="Arial"/>
          <w:noProof/>
          <w:sz w:val="14"/>
          <w:szCs w:val="14"/>
        </w:rPr>
        <w:t>1</w:t>
      </w:r>
    </w:fldSimple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F0621F" w14:textId="77777777" w:rsidR="000760AE" w:rsidRDefault="000760AE">
      <w:r>
        <w:separator/>
      </w:r>
    </w:p>
  </w:footnote>
  <w:footnote w:type="continuationSeparator" w:id="0">
    <w:p w14:paraId="75237A36" w14:textId="77777777" w:rsidR="000760AE" w:rsidRDefault="000760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33FB2A02" w14:textId="77777777" w:rsidTr="00575A5C">
      <w:trPr>
        <w:trHeight w:val="925"/>
      </w:trPr>
      <w:tc>
        <w:tcPr>
          <w:tcW w:w="5041" w:type="dxa"/>
          <w:vAlign w:val="center"/>
        </w:tcPr>
        <w:p w14:paraId="33FB29FF" w14:textId="5DB92878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783FAB">
            <w:rPr>
              <w:rFonts w:ascii="Verdana" w:eastAsia="Calibri" w:hAnsi="Verdana"/>
              <w:sz w:val="18"/>
              <w:szCs w:val="18"/>
            </w:rPr>
            <w:t>12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5E4CDC">
            <w:rPr>
              <w:rFonts w:ascii="Verdana" w:eastAsia="Calibri" w:hAnsi="Verdana"/>
              <w:sz w:val="18"/>
              <w:szCs w:val="18"/>
            </w:rPr>
            <w:t>Smlouvy o dílo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14:paraId="33FB2A00" w14:textId="352FA3B8" w:rsidR="00BD4E85" w:rsidRPr="00DC177F" w:rsidRDefault="00077DD1" w:rsidP="00783FAB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 xml:space="preserve">Vzor </w:t>
          </w:r>
          <w:r w:rsidR="00783FAB">
            <w:rPr>
              <w:rFonts w:ascii="Verdana" w:eastAsia="Calibri" w:hAnsi="Verdana"/>
              <w:sz w:val="18"/>
              <w:szCs w:val="18"/>
            </w:rPr>
            <w:t>Pracovního výkazu zapojené osoby</w:t>
          </w:r>
        </w:p>
      </w:tc>
      <w:tc>
        <w:tcPr>
          <w:tcW w:w="5119" w:type="dxa"/>
          <w:vAlign w:val="center"/>
        </w:tcPr>
        <w:p w14:paraId="33FB2A01" w14:textId="77777777" w:rsidR="00BD4E85" w:rsidRDefault="00BD4E85" w:rsidP="0009080E">
          <w:pPr>
            <w:pStyle w:val="Zhlav"/>
            <w:jc w:val="right"/>
          </w:pPr>
        </w:p>
      </w:tc>
    </w:tr>
  </w:tbl>
  <w:p w14:paraId="33FB2A03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11375"/>
    <w:multiLevelType w:val="multilevel"/>
    <w:tmpl w:val="2E3E81F4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2297"/>
        </w:tabs>
        <w:ind w:left="2297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5"/>
  </w:num>
  <w:num w:numId="5">
    <w:abstractNumId w:val="1"/>
  </w:num>
  <w:num w:numId="6">
    <w:abstractNumId w:val="4"/>
  </w:num>
  <w:num w:numId="7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Bauerová Pavlína">
    <w15:presenceInfo w15:providerId="AD" w15:userId="S-1-5-21-3656830906-3839017365-80349702-1798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560"/>
    <w:rsid w:val="00071CAF"/>
    <w:rsid w:val="0007443C"/>
    <w:rsid w:val="000760AE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C5C1C"/>
    <w:rsid w:val="001D0F6F"/>
    <w:rsid w:val="001D4541"/>
    <w:rsid w:val="001D7580"/>
    <w:rsid w:val="00206F39"/>
    <w:rsid w:val="00235F75"/>
    <w:rsid w:val="00245048"/>
    <w:rsid w:val="00261C3C"/>
    <w:rsid w:val="00262D0B"/>
    <w:rsid w:val="0027354A"/>
    <w:rsid w:val="00277793"/>
    <w:rsid w:val="002868E6"/>
    <w:rsid w:val="00295687"/>
    <w:rsid w:val="00296B60"/>
    <w:rsid w:val="002A5F67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60BE"/>
    <w:rsid w:val="003F4EB4"/>
    <w:rsid w:val="00401691"/>
    <w:rsid w:val="00413194"/>
    <w:rsid w:val="00422249"/>
    <w:rsid w:val="00432D39"/>
    <w:rsid w:val="0043756B"/>
    <w:rsid w:val="004452F4"/>
    <w:rsid w:val="00455193"/>
    <w:rsid w:val="004618DB"/>
    <w:rsid w:val="0047006B"/>
    <w:rsid w:val="00476276"/>
    <w:rsid w:val="004962FC"/>
    <w:rsid w:val="00497CF1"/>
    <w:rsid w:val="004A0DB4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E4CDC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71970"/>
    <w:rsid w:val="00783FAB"/>
    <w:rsid w:val="00791FB1"/>
    <w:rsid w:val="00797E1D"/>
    <w:rsid w:val="007A260A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34518"/>
    <w:rsid w:val="00867F3E"/>
    <w:rsid w:val="00881851"/>
    <w:rsid w:val="00885354"/>
    <w:rsid w:val="00887EA4"/>
    <w:rsid w:val="00897B54"/>
    <w:rsid w:val="008A044A"/>
    <w:rsid w:val="008A309E"/>
    <w:rsid w:val="008C248D"/>
    <w:rsid w:val="008C2835"/>
    <w:rsid w:val="008D0741"/>
    <w:rsid w:val="008E1319"/>
    <w:rsid w:val="008F236A"/>
    <w:rsid w:val="00917C0D"/>
    <w:rsid w:val="00930313"/>
    <w:rsid w:val="00940FBE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30234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A5F90"/>
    <w:rsid w:val="00DC7EB9"/>
    <w:rsid w:val="00DD5B70"/>
    <w:rsid w:val="00DE1EF3"/>
    <w:rsid w:val="00DE2D07"/>
    <w:rsid w:val="00DF41CC"/>
    <w:rsid w:val="00DF43A8"/>
    <w:rsid w:val="00E12A77"/>
    <w:rsid w:val="00E55FE0"/>
    <w:rsid w:val="00E71ED8"/>
    <w:rsid w:val="00E7211F"/>
    <w:rsid w:val="00E876D3"/>
    <w:rsid w:val="00E900F8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33FB29A9"/>
  <w15:docId w15:val="{BBB5A60E-56E1-4992-B3A0-57F4C875E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uiPriority w:val="99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  <w:style w:type="table" w:styleId="Mkatabulky">
    <w:name w:val="Table Grid"/>
    <w:basedOn w:val="Normlntabulka"/>
    <w:rsid w:val="00071C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-2">
    <w:name w:val="_Text_1-2"/>
    <w:basedOn w:val="Text1-1"/>
    <w:link w:val="Text1-2Char"/>
    <w:qFormat/>
    <w:rsid w:val="002A5F67"/>
    <w:pPr>
      <w:numPr>
        <w:ilvl w:val="2"/>
      </w:numPr>
      <w:ind w:left="1474"/>
    </w:pPr>
  </w:style>
  <w:style w:type="paragraph" w:customStyle="1" w:styleId="Text1-1">
    <w:name w:val="_Text_1-1"/>
    <w:basedOn w:val="Normln"/>
    <w:rsid w:val="002A5F67"/>
    <w:pPr>
      <w:numPr>
        <w:ilvl w:val="1"/>
        <w:numId w:val="7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Nadpis1-1">
    <w:name w:val="_Nadpis_1-1"/>
    <w:basedOn w:val="Odstavecseseznamem"/>
    <w:next w:val="Normln"/>
    <w:qFormat/>
    <w:rsid w:val="002A5F67"/>
    <w:pPr>
      <w:keepNext/>
      <w:numPr>
        <w:numId w:val="7"/>
      </w:numPr>
      <w:spacing w:before="240" w:after="120" w:line="264" w:lineRule="auto"/>
      <w:contextualSpacing/>
      <w:outlineLvl w:val="0"/>
    </w:pPr>
    <w:rPr>
      <w:rFonts w:asciiTheme="majorHAnsi" w:eastAsiaTheme="minorHAnsi" w:hAnsiTheme="majorHAnsi" w:cstheme="minorBidi"/>
      <w:b/>
      <w:caps/>
      <w:sz w:val="22"/>
      <w:szCs w:val="18"/>
      <w:lang w:eastAsia="en-US"/>
    </w:rPr>
  </w:style>
  <w:style w:type="character" w:customStyle="1" w:styleId="Text1-2Char">
    <w:name w:val="_Text_1-2 Char"/>
    <w:basedOn w:val="Standardnpsmoodstavce"/>
    <w:link w:val="Text1-2"/>
    <w:rsid w:val="002A5F67"/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un">
    <w:name w:val="_Tučně"/>
    <w:basedOn w:val="Standardnpsmoodstavce"/>
    <w:qFormat/>
    <w:rsid w:val="002A5F67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microsoft.com/office/2011/relationships/people" Target="peop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2923363037748B5B80392C2AE7E44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459085-F24B-4A6F-9A32-48AE9A9C32BE}"/>
      </w:docPartPr>
      <w:docPartBody>
        <w:p w:rsidR="00A62B70" w:rsidRDefault="00F72BBD" w:rsidP="00F72BBD">
          <w:pPr>
            <w:pStyle w:val="02923363037748B5B80392C2AE7E443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6DFAB1DCAFC4326858BAE158D65F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F5F998-5B42-4DD9-9BB8-B8C314C3E529}"/>
      </w:docPartPr>
      <w:docPartBody>
        <w:p w:rsidR="00506CB8" w:rsidRDefault="00A62B70" w:rsidP="00A62B70">
          <w:pPr>
            <w:pStyle w:val="56DFAB1DCAFC4326858BAE158D65FDF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314543F2534BF180CD7DE33D8E70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CBC8C5-F2B1-4E1F-B098-AE006941FAC6}"/>
      </w:docPartPr>
      <w:docPartBody>
        <w:p w:rsidR="00506CB8" w:rsidRDefault="00A62B70" w:rsidP="00A62B70">
          <w:pPr>
            <w:pStyle w:val="AD314543F2534BF180CD7DE33D8E70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6D761E05CA4802908FA327AD1442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FB319B-F7A4-4F26-86AB-98D281C2FFF2}"/>
      </w:docPartPr>
      <w:docPartBody>
        <w:p w:rsidR="00506CB8" w:rsidRDefault="00A62B70" w:rsidP="00A62B70">
          <w:pPr>
            <w:pStyle w:val="856D761E05CA4802908FA327AD14425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9E29BF7DB8492CBEC196690056D82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DF1AF32-F996-401E-8A37-626E1DA33E03}"/>
      </w:docPartPr>
      <w:docPartBody>
        <w:p w:rsidR="00506CB8" w:rsidRDefault="00A62B70" w:rsidP="00A62B70">
          <w:pPr>
            <w:pStyle w:val="039E29BF7DB8492CBEC196690056D827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26686"/>
    <w:rsid w:val="002D6341"/>
    <w:rsid w:val="00347953"/>
    <w:rsid w:val="003E40D7"/>
    <w:rsid w:val="004B10CA"/>
    <w:rsid w:val="004F1E8A"/>
    <w:rsid w:val="00506CB8"/>
    <w:rsid w:val="0053414F"/>
    <w:rsid w:val="00556F2C"/>
    <w:rsid w:val="005C3621"/>
    <w:rsid w:val="005F71DF"/>
    <w:rsid w:val="00617D49"/>
    <w:rsid w:val="00633686"/>
    <w:rsid w:val="00726C62"/>
    <w:rsid w:val="0085725D"/>
    <w:rsid w:val="00863C98"/>
    <w:rsid w:val="008C42C3"/>
    <w:rsid w:val="009A1D07"/>
    <w:rsid w:val="00A479D7"/>
    <w:rsid w:val="00A62B70"/>
    <w:rsid w:val="00A86AAC"/>
    <w:rsid w:val="00AA59D1"/>
    <w:rsid w:val="00AB1298"/>
    <w:rsid w:val="00B154D8"/>
    <w:rsid w:val="00B977C3"/>
    <w:rsid w:val="00C53DD0"/>
    <w:rsid w:val="00CE1A9E"/>
    <w:rsid w:val="00D04599"/>
    <w:rsid w:val="00D141B8"/>
    <w:rsid w:val="00DE52A7"/>
    <w:rsid w:val="00DF2181"/>
    <w:rsid w:val="00F23551"/>
    <w:rsid w:val="00F72BBD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62B70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  <w:style w:type="paragraph" w:customStyle="1" w:styleId="02923363037748B5B80392C2AE7E4437">
    <w:name w:val="02923363037748B5B80392C2AE7E4437"/>
    <w:rsid w:val="00F72BBD"/>
    <w:pPr>
      <w:spacing w:after="160" w:line="259" w:lineRule="auto"/>
    </w:pPr>
  </w:style>
  <w:style w:type="paragraph" w:customStyle="1" w:styleId="56DFAB1DCAFC4326858BAE158D65FDFA">
    <w:name w:val="56DFAB1DCAFC4326858BAE158D65FDFA"/>
    <w:rsid w:val="00A62B70"/>
    <w:pPr>
      <w:spacing w:after="160" w:line="259" w:lineRule="auto"/>
    </w:pPr>
  </w:style>
  <w:style w:type="paragraph" w:customStyle="1" w:styleId="AD314543F2534BF180CD7DE33D8E7030">
    <w:name w:val="AD314543F2534BF180CD7DE33D8E7030"/>
    <w:rsid w:val="00A62B70"/>
    <w:pPr>
      <w:spacing w:after="160" w:line="259" w:lineRule="auto"/>
    </w:pPr>
  </w:style>
  <w:style w:type="paragraph" w:customStyle="1" w:styleId="856D761E05CA4802908FA327AD144258">
    <w:name w:val="856D761E05CA4802908FA327AD144258"/>
    <w:rsid w:val="00A62B70"/>
    <w:pPr>
      <w:spacing w:after="160" w:line="259" w:lineRule="auto"/>
    </w:pPr>
  </w:style>
  <w:style w:type="paragraph" w:customStyle="1" w:styleId="039E29BF7DB8492CBEC196690056D827">
    <w:name w:val="039E29BF7DB8492CBEC196690056D827"/>
    <w:rsid w:val="00A62B70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EE8751-CDE1-4392-B31D-00916FB820E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2D75B6B-4090-4522-81F0-B5C16A758F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816140D-2D32-4CF1-9795-9D0090F2194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FE931680-AB1B-4764-873F-3918290D44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229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1700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7</cp:revision>
  <cp:lastPrinted>2018-03-26T11:24:00Z</cp:lastPrinted>
  <dcterms:created xsi:type="dcterms:W3CDTF">2021-11-04T06:40:00Z</dcterms:created>
  <dcterms:modified xsi:type="dcterms:W3CDTF">2022-06-30T07:47:00Z</dcterms:modified>
</cp:coreProperties>
</file>